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0AB" w:rsidRDefault="008460AB">
      <w:r>
        <w:t xml:space="preserve">Concepts / Conceptualización </w:t>
      </w:r>
    </w:p>
    <w:p w:rsidR="00880C0D" w:rsidRDefault="00FC2548">
      <w:r>
        <w:t>Durante este primer periodo</w:t>
      </w:r>
      <w:r w:rsidR="007C23FF">
        <w:t xml:space="preserve"> se trabajaron los conceptos de orientación (</w:t>
      </w:r>
      <w:proofErr w:type="spellStart"/>
      <w:r w:rsidR="007C23FF">
        <w:t>Orientation</w:t>
      </w:r>
      <w:proofErr w:type="spellEnd"/>
      <w:r w:rsidR="007C23FF">
        <w:t>), ubicación (</w:t>
      </w:r>
      <w:proofErr w:type="spellStart"/>
      <w:r w:rsidR="007C23FF">
        <w:t>Location</w:t>
      </w:r>
      <w:proofErr w:type="spellEnd"/>
      <w:r w:rsidR="007C23FF">
        <w:t>), código (</w:t>
      </w:r>
      <w:proofErr w:type="spellStart"/>
      <w:r w:rsidR="007C23FF">
        <w:t>Code</w:t>
      </w:r>
      <w:proofErr w:type="spellEnd"/>
      <w:r w:rsidR="007C23FF">
        <w:t xml:space="preserve">) y tiempo (Time) bajo el tema transdisciplinario “Dónde nos encontramos en el tiempo y en el espacio” </w:t>
      </w:r>
      <w:proofErr w:type="gramStart"/>
      <w:r w:rsidR="007C23FF">
        <w:t xml:space="preserve">( </w:t>
      </w:r>
      <w:proofErr w:type="spellStart"/>
      <w:r w:rsidR="007C23FF">
        <w:t>Where</w:t>
      </w:r>
      <w:proofErr w:type="spellEnd"/>
      <w:proofErr w:type="gramEnd"/>
      <w:r w:rsidR="007C23FF">
        <w:t xml:space="preserve"> </w:t>
      </w:r>
      <w:proofErr w:type="spellStart"/>
      <w:r w:rsidR="0076002A">
        <w:t>W</w:t>
      </w:r>
      <w:r w:rsidR="007C23FF" w:rsidRPr="0076002A">
        <w:t>e</w:t>
      </w:r>
      <w:proofErr w:type="spellEnd"/>
      <w:r w:rsidR="007C23FF">
        <w:t xml:space="preserve"> </w:t>
      </w:r>
      <w:r w:rsidR="0076002A">
        <w:t>A</w:t>
      </w:r>
      <w:r w:rsidR="007C23FF">
        <w:t xml:space="preserve">re in </w:t>
      </w:r>
      <w:r w:rsidR="0076002A">
        <w:t>P</w:t>
      </w:r>
      <w:r w:rsidR="007C23FF">
        <w:t xml:space="preserve">lace and </w:t>
      </w:r>
      <w:r w:rsidR="0076002A">
        <w:t>T</w:t>
      </w:r>
      <w:r w:rsidR="007C23FF">
        <w:t>ime)</w:t>
      </w:r>
      <w:ins w:id="0" w:author="cfayad" w:date="2012-12-09T23:22:00Z">
        <w:r w:rsidR="00AD5601">
          <w:t xml:space="preserve">. </w:t>
        </w:r>
      </w:ins>
      <w:r w:rsidR="007C23FF">
        <w:t xml:space="preserve">_________ demostró la comprensión de los diferentes conceptos mencionados anteriormente. Construyó sus propios significados al ser parte activa en la preparación </w:t>
      </w:r>
      <w:r w:rsidR="00410DAC">
        <w:t>de su</w:t>
      </w:r>
      <w:r w:rsidR="007C23FF">
        <w:t xml:space="preserve"> presentación, estableciendo relaciones en</w:t>
      </w:r>
      <w:r w:rsidR="0076002A">
        <w:t xml:space="preserve">tre </w:t>
      </w:r>
      <w:r w:rsidR="007C23FF">
        <w:t xml:space="preserve"> lo que sabía anteriormente y lo</w:t>
      </w:r>
      <w:r w:rsidR="0076002A">
        <w:t xml:space="preserve">s conocimientos </w:t>
      </w:r>
      <w:r w:rsidR="007C23FF">
        <w:t>que fue adquiriendo en el desarrollo de la unidad.</w:t>
      </w:r>
    </w:p>
    <w:p w:rsidR="007C23FF" w:rsidRDefault="007C23FF">
      <w:r>
        <w:t xml:space="preserve">En el tema </w:t>
      </w:r>
      <w:proofErr w:type="spellStart"/>
      <w:r>
        <w:t>transdisciplinario</w:t>
      </w:r>
      <w:proofErr w:type="spellEnd"/>
      <w:r>
        <w:t xml:space="preserve"> “Quiénes somos</w:t>
      </w:r>
      <w:proofErr w:type="gramStart"/>
      <w:r>
        <w:t>”(</w:t>
      </w:r>
      <w:proofErr w:type="spellStart"/>
      <w:proofErr w:type="gramEnd"/>
      <w:r>
        <w:t>Who</w:t>
      </w:r>
      <w:proofErr w:type="spellEnd"/>
      <w:r>
        <w:t xml:space="preserve"> </w:t>
      </w:r>
      <w:proofErr w:type="spellStart"/>
      <w:r w:rsidR="0076002A">
        <w:t>W</w:t>
      </w:r>
      <w:r>
        <w:t>e</w:t>
      </w:r>
      <w:proofErr w:type="spellEnd"/>
      <w:r>
        <w:t xml:space="preserve"> </w:t>
      </w:r>
      <w:r w:rsidR="0076002A">
        <w:t>A</w:t>
      </w:r>
      <w:r>
        <w:t xml:space="preserve">re), se trabajaron los conceptos de habilidad( </w:t>
      </w:r>
      <w:proofErr w:type="spellStart"/>
      <w:r>
        <w:t>Ability</w:t>
      </w:r>
      <w:proofErr w:type="spellEnd"/>
      <w:r>
        <w:t xml:space="preserve">), relación ( </w:t>
      </w:r>
      <w:proofErr w:type="spellStart"/>
      <w:r>
        <w:t>Relationship</w:t>
      </w:r>
      <w:proofErr w:type="spellEnd"/>
      <w:r>
        <w:t xml:space="preserve">) y el cuidado del cuerpo ( </w:t>
      </w:r>
      <w:proofErr w:type="spellStart"/>
      <w:r>
        <w:t>Body</w:t>
      </w:r>
      <w:proofErr w:type="spellEnd"/>
      <w:r>
        <w:t xml:space="preserve"> </w:t>
      </w:r>
      <w:proofErr w:type="spellStart"/>
      <w:r>
        <w:t>Care</w:t>
      </w:r>
      <w:proofErr w:type="spellEnd"/>
      <w:r>
        <w:t>)</w:t>
      </w:r>
      <w:ins w:id="1" w:author="cfayad" w:date="2012-12-09T23:22:00Z">
        <w:r w:rsidR="00AD5601">
          <w:t xml:space="preserve"> </w:t>
        </w:r>
      </w:ins>
      <w:del w:id="2" w:author="cfayad" w:date="2012-12-09T23:22:00Z">
        <w:r w:rsidDel="00AD5601">
          <w:delText>,</w:delText>
        </w:r>
      </w:del>
      <w:r>
        <w:t xml:space="preserve"> _________ dio claros ejemplos, en la presenta</w:t>
      </w:r>
      <w:r w:rsidR="008460AB">
        <w:t xml:space="preserve">ción de su segunda </w:t>
      </w:r>
      <w:r w:rsidR="0076002A">
        <w:t>E</w:t>
      </w:r>
      <w:r>
        <w:t xml:space="preserve">valuación </w:t>
      </w:r>
      <w:proofErr w:type="spellStart"/>
      <w:r w:rsidR="0076002A">
        <w:t>S</w:t>
      </w:r>
      <w:r>
        <w:t>umativa</w:t>
      </w:r>
      <w:proofErr w:type="spellEnd"/>
      <w:r w:rsidR="0076002A">
        <w:t xml:space="preserve"> </w:t>
      </w:r>
      <w:r>
        <w:t xml:space="preserve">, de la comprensión </w:t>
      </w:r>
      <w:r w:rsidR="0076002A">
        <w:t>acerca</w:t>
      </w:r>
      <w:ins w:id="3" w:author="cfayad" w:date="2012-12-09T23:23:00Z">
        <w:r w:rsidR="00AD5601">
          <w:t xml:space="preserve"> </w:t>
        </w:r>
      </w:ins>
      <w:r>
        <w:t xml:space="preserve">de cómo las habilidades de las personas les ayudan a interactuar con otros y la importancia del cuidado del cuerpo </w:t>
      </w:r>
      <w:r w:rsidR="0076002A">
        <w:t>y de la responsabilidad</w:t>
      </w:r>
      <w:r w:rsidR="00CD4753">
        <w:t xml:space="preserve"> </w:t>
      </w:r>
      <w:r w:rsidR="0076002A">
        <w:t xml:space="preserve">que tenemos hacia el mismo. Incluyó </w:t>
      </w:r>
      <w:r>
        <w:t>en su discurso todos los elementos</w:t>
      </w:r>
      <w:r w:rsidR="0076002A">
        <w:t xml:space="preserve"> estudiados</w:t>
      </w:r>
      <w:r>
        <w:t xml:space="preserve">: descanso, buena alimentación, ejercicio e higiene. </w:t>
      </w:r>
      <w:r w:rsidR="0076002A">
        <w:t>Logró</w:t>
      </w:r>
      <w:r>
        <w:t xml:space="preserve"> hacer conexiones en su proceso de aprendizaje y ampliar su capacidad de pensamiento crítico</w:t>
      </w:r>
      <w:r w:rsidR="00410DAC">
        <w:t xml:space="preserve">. </w:t>
      </w:r>
    </w:p>
    <w:p w:rsidR="008460AB" w:rsidRDefault="008460AB">
      <w:r>
        <w:t>--------------------------------------------------------------------------------------------------------------------------------</w:t>
      </w:r>
    </w:p>
    <w:p w:rsidR="00410DAC" w:rsidRDefault="00410DAC">
      <w:r>
        <w:t>Durante este primer periodo se trabajaron los conceptos de orientación (</w:t>
      </w:r>
      <w:proofErr w:type="spellStart"/>
      <w:r>
        <w:t>Orientation</w:t>
      </w:r>
      <w:proofErr w:type="spellEnd"/>
      <w:r>
        <w:t>), ubicación (</w:t>
      </w:r>
      <w:proofErr w:type="spellStart"/>
      <w:r>
        <w:t>Location</w:t>
      </w:r>
      <w:proofErr w:type="spellEnd"/>
      <w:r>
        <w:t>), código (</w:t>
      </w:r>
      <w:proofErr w:type="spellStart"/>
      <w:r>
        <w:t>Code</w:t>
      </w:r>
      <w:proofErr w:type="spellEnd"/>
      <w:r>
        <w:t xml:space="preserve">) y tiempo (Time) bajo el tema transdisciplinario “Dónde nos encontramos en el tiempo y en el espacio” </w:t>
      </w:r>
      <w:proofErr w:type="gramStart"/>
      <w:r>
        <w:t>( Where</w:t>
      </w:r>
      <w:proofErr w:type="gramEnd"/>
      <w:r>
        <w:t xml:space="preserve"> </w:t>
      </w:r>
      <w:proofErr w:type="spellStart"/>
      <w:r w:rsidR="002D0C11">
        <w:t>W</w:t>
      </w:r>
      <w:r>
        <w:t>e</w:t>
      </w:r>
      <w:proofErr w:type="spellEnd"/>
      <w:r>
        <w:t xml:space="preserve"> </w:t>
      </w:r>
      <w:r w:rsidR="002D0C11">
        <w:t>A</w:t>
      </w:r>
      <w:r>
        <w:t xml:space="preserve">re in </w:t>
      </w:r>
      <w:r w:rsidR="002D0C11">
        <w:t>P</w:t>
      </w:r>
      <w:r>
        <w:t xml:space="preserve">lace and </w:t>
      </w:r>
      <w:r w:rsidR="002D0C11">
        <w:t>T</w:t>
      </w:r>
      <w:r>
        <w:t>ime)</w:t>
      </w:r>
      <w:ins w:id="4" w:author="cfayad" w:date="2012-12-09T23:25:00Z">
        <w:r w:rsidR="00AD5601">
          <w:t xml:space="preserve">. </w:t>
        </w:r>
      </w:ins>
      <w:r>
        <w:t xml:space="preserve">_________ </w:t>
      </w:r>
      <w:r w:rsidR="002D0C11">
        <w:t xml:space="preserve">para su Evaluación </w:t>
      </w:r>
      <w:proofErr w:type="spellStart"/>
      <w:r w:rsidR="002D0C11">
        <w:t>Sumativa</w:t>
      </w:r>
      <w:proofErr w:type="spellEnd"/>
      <w:r w:rsidR="002D0C11">
        <w:t xml:space="preserve">, </w:t>
      </w:r>
      <w:r w:rsidR="00614B3F">
        <w:t>escogió los títeres</w:t>
      </w:r>
      <w:r w:rsidRPr="00355C79">
        <w:rPr>
          <w:color w:val="FF0000"/>
        </w:rPr>
        <w:t xml:space="preserve"> </w:t>
      </w:r>
      <w:r>
        <w:t>a través de los cuales demostró la comprensión de los diferentes conceptos mencionados anteriormente. Construyó sus propios significados al ser</w:t>
      </w:r>
      <w:r w:rsidR="00614B3F">
        <w:t xml:space="preserve"> parte activa en la preparación de su show de títeres</w:t>
      </w:r>
      <w:r>
        <w:t>, y expresó claramente sus ideas acerca de cómo la gente se puede orientar en el tiempo y en el espacio.</w:t>
      </w:r>
    </w:p>
    <w:p w:rsidR="009074FF" w:rsidRDefault="008460AB" w:rsidP="008460AB">
      <w:r>
        <w:t xml:space="preserve">En el tema </w:t>
      </w:r>
      <w:proofErr w:type="spellStart"/>
      <w:r>
        <w:t>transdisciplinario</w:t>
      </w:r>
      <w:proofErr w:type="spellEnd"/>
      <w:r>
        <w:t xml:space="preserve"> “Quiénes somos</w:t>
      </w:r>
      <w:proofErr w:type="gramStart"/>
      <w:r>
        <w:t>”(</w:t>
      </w:r>
      <w:proofErr w:type="spellStart"/>
      <w:proofErr w:type="gramEnd"/>
      <w:r>
        <w:t>Who</w:t>
      </w:r>
      <w:proofErr w:type="spellEnd"/>
      <w:r>
        <w:t xml:space="preserve"> </w:t>
      </w:r>
      <w:proofErr w:type="spellStart"/>
      <w:r w:rsidR="00CD4753">
        <w:t>W</w:t>
      </w:r>
      <w:r>
        <w:t>e</w:t>
      </w:r>
      <w:proofErr w:type="spellEnd"/>
      <w:r>
        <w:t xml:space="preserve"> </w:t>
      </w:r>
      <w:r w:rsidR="00CD4753">
        <w:t>A</w:t>
      </w:r>
      <w:r>
        <w:t xml:space="preserve">re), se trabajaron los conceptos de habilidad( </w:t>
      </w:r>
      <w:proofErr w:type="spellStart"/>
      <w:r>
        <w:t>Ability</w:t>
      </w:r>
      <w:proofErr w:type="spellEnd"/>
      <w:r>
        <w:t xml:space="preserve">), relación ( </w:t>
      </w:r>
      <w:proofErr w:type="spellStart"/>
      <w:r>
        <w:t>Relationship</w:t>
      </w:r>
      <w:proofErr w:type="spellEnd"/>
      <w:r>
        <w:t xml:space="preserve">) y el cuidado del cuerpo ( </w:t>
      </w:r>
      <w:proofErr w:type="spellStart"/>
      <w:r>
        <w:t>Body</w:t>
      </w:r>
      <w:proofErr w:type="spellEnd"/>
      <w:r>
        <w:t xml:space="preserve"> </w:t>
      </w:r>
      <w:proofErr w:type="spellStart"/>
      <w:r>
        <w:t>Care</w:t>
      </w:r>
      <w:proofErr w:type="spellEnd"/>
      <w:r>
        <w:t>)</w:t>
      </w:r>
      <w:ins w:id="5" w:author="cfayad" w:date="2012-12-09T23:25:00Z">
        <w:r w:rsidR="00AD5601">
          <w:t xml:space="preserve">. </w:t>
        </w:r>
      </w:ins>
      <w:del w:id="6" w:author="cfayad" w:date="2012-12-09T23:25:00Z">
        <w:r w:rsidDel="00AD5601">
          <w:delText>,</w:delText>
        </w:r>
      </w:del>
      <w:r>
        <w:t xml:space="preserve"> _________ dio claros ejemplos, e</w:t>
      </w:r>
      <w:r w:rsidR="00CD4753">
        <w:t xml:space="preserve">n la presentación de su segunda evaluación </w:t>
      </w:r>
      <w:proofErr w:type="spellStart"/>
      <w:r w:rsidR="00CD4753">
        <w:t>sumativa</w:t>
      </w:r>
      <w:proofErr w:type="spellEnd"/>
      <w:r>
        <w:t xml:space="preserve">, de la comprensión </w:t>
      </w:r>
      <w:r w:rsidR="00CD4753">
        <w:t>acerca</w:t>
      </w:r>
      <w:ins w:id="7" w:author="cfayad" w:date="2012-12-09T23:26:00Z">
        <w:r w:rsidR="00AD5601">
          <w:t xml:space="preserve"> </w:t>
        </w:r>
      </w:ins>
      <w:r>
        <w:t>de cómo las habilidades de las personas les ayudan a interactuar con otros y la importanci</w:t>
      </w:r>
      <w:r w:rsidR="00CD4753">
        <w:t xml:space="preserve">a del cuidado del cuerpo y de la responsabilidad que tenemos hacia el mismo. Incluyó </w:t>
      </w:r>
      <w:r>
        <w:t xml:space="preserve">en </w:t>
      </w:r>
      <w:r w:rsidR="00CD4753">
        <w:t>su discurso todos los elementos estudiados</w:t>
      </w:r>
      <w:r>
        <w:t xml:space="preserve">: descanso, buena alimentación, ejercicio e higiene. </w:t>
      </w:r>
      <w:r w:rsidR="00CD4753">
        <w:t xml:space="preserve">Logró </w:t>
      </w:r>
      <w:r>
        <w:t>hacer conexiones en su proceso de aprendizaje y ampliar su capacidad de pensamiento crítico</w:t>
      </w:r>
      <w:ins w:id="8" w:author="cfayad" w:date="2012-12-09T23:28:00Z">
        <w:r w:rsidR="00AD5601">
          <w:t>,</w:t>
        </w:r>
      </w:ins>
      <w:r>
        <w:t xml:space="preserve"> demostrándolo a través de</w:t>
      </w:r>
      <w:r w:rsidR="00CD4753">
        <w:t xml:space="preserve"> sus diferentes intervenciones, las cuales podrían ser más frecuentes enriqueciendo aún más la dinámica del grupo en las plenarias.</w:t>
      </w:r>
    </w:p>
    <w:p w:rsidR="008460AB" w:rsidRDefault="009074FF" w:rsidP="008460AB">
      <w:r>
        <w:t>--------------------------------------------------------------------------------------------------------------------------------</w:t>
      </w:r>
      <w:r w:rsidR="008460AB">
        <w:t xml:space="preserve"> </w:t>
      </w:r>
    </w:p>
    <w:p w:rsidR="009074FF" w:rsidRPr="00CD4753" w:rsidRDefault="009074FF" w:rsidP="008460AB">
      <w:r>
        <w:t>Durante este primer periodo se trabajaron los conceptos de orientación (</w:t>
      </w:r>
      <w:proofErr w:type="spellStart"/>
      <w:r>
        <w:t>Orientation</w:t>
      </w:r>
      <w:proofErr w:type="spellEnd"/>
      <w:r>
        <w:t>), ubicación (</w:t>
      </w:r>
      <w:proofErr w:type="spellStart"/>
      <w:r>
        <w:t>Location</w:t>
      </w:r>
      <w:proofErr w:type="spellEnd"/>
      <w:r>
        <w:t>), código (</w:t>
      </w:r>
      <w:proofErr w:type="spellStart"/>
      <w:r>
        <w:t>Code</w:t>
      </w:r>
      <w:proofErr w:type="spellEnd"/>
      <w:r>
        <w:t>) y tiempo (Time) bajo el tema transdisciplinario “Dónde nos encontramos en el tiempo y en el espacio” (</w:t>
      </w:r>
      <w:del w:id="9" w:author="cfayad" w:date="2012-12-09T23:29:00Z">
        <w:r w:rsidDel="00AD5601">
          <w:delText xml:space="preserve"> </w:delText>
        </w:r>
      </w:del>
      <w:r>
        <w:t xml:space="preserve">Where </w:t>
      </w:r>
      <w:proofErr w:type="spellStart"/>
      <w:r w:rsidR="00CD4753">
        <w:t>W</w:t>
      </w:r>
      <w:r>
        <w:t>e</w:t>
      </w:r>
      <w:proofErr w:type="spellEnd"/>
      <w:r>
        <w:t xml:space="preserve"> </w:t>
      </w:r>
      <w:r w:rsidR="00CD4753">
        <w:t>A</w:t>
      </w:r>
      <w:r>
        <w:t xml:space="preserve">re in </w:t>
      </w:r>
      <w:r w:rsidR="00CD4753">
        <w:t>P</w:t>
      </w:r>
      <w:r>
        <w:t xml:space="preserve">lace and </w:t>
      </w:r>
      <w:r w:rsidR="00CD4753">
        <w:t>T</w:t>
      </w:r>
      <w:r>
        <w:t>ime)</w:t>
      </w:r>
      <w:ins w:id="10" w:author="cfayad" w:date="2012-12-09T23:31:00Z">
        <w:r w:rsidR="00AD5601">
          <w:t xml:space="preserve">. </w:t>
        </w:r>
      </w:ins>
      <w:r>
        <w:t xml:space="preserve">_________ </w:t>
      </w:r>
      <w:r w:rsidRPr="00CD4753">
        <w:t>necesi</w:t>
      </w:r>
      <w:r w:rsidR="00CD4753">
        <w:t xml:space="preserve">tó del acompañamiento constante de sus maestros </w:t>
      </w:r>
      <w:r w:rsidRPr="00CD4753">
        <w:t xml:space="preserve">para </w:t>
      </w:r>
      <w:r w:rsidR="00CD4753">
        <w:t xml:space="preserve">lograr </w:t>
      </w:r>
      <w:r w:rsidRPr="00CD4753">
        <w:t xml:space="preserve">argumentar su comprensión de los </w:t>
      </w:r>
      <w:r w:rsidRPr="00CD4753">
        <w:lastRenderedPageBreak/>
        <w:t>conceptos mencionados anteri</w:t>
      </w:r>
      <w:r w:rsidR="00CD4753">
        <w:t xml:space="preserve">ormente. Presentó algunas ideas acerca </w:t>
      </w:r>
      <w:r w:rsidRPr="00CD4753">
        <w:t>de c</w:t>
      </w:r>
      <w:r w:rsidR="00CD4753">
        <w:t>ó</w:t>
      </w:r>
      <w:r w:rsidRPr="00CD4753">
        <w:t>mo las personas se pueden orientar en el tiempo y en el espacio</w:t>
      </w:r>
      <w:r w:rsidR="00CD4753">
        <w:t>. P</w:t>
      </w:r>
      <w:r w:rsidRPr="00CD4753">
        <w:t>ero se evidenció la necesidad de fortalecerlo en la comprensión de los conceptos trabados en esta unidad.</w:t>
      </w:r>
    </w:p>
    <w:p w:rsidR="009074FF" w:rsidRPr="001B14F7" w:rsidRDefault="009074FF" w:rsidP="008460AB">
      <w:pPr>
        <w:pBdr>
          <w:bottom w:val="single" w:sz="6" w:space="1" w:color="auto"/>
        </w:pBdr>
      </w:pPr>
      <w:r>
        <w:t xml:space="preserve">En el tema </w:t>
      </w:r>
      <w:proofErr w:type="spellStart"/>
      <w:r>
        <w:t>transdi</w:t>
      </w:r>
      <w:r w:rsidR="00CD4753">
        <w:t>sciplinario</w:t>
      </w:r>
      <w:proofErr w:type="spellEnd"/>
      <w:r w:rsidR="00CD4753">
        <w:t xml:space="preserve"> “Quiénes somos</w:t>
      </w:r>
      <w:proofErr w:type="gramStart"/>
      <w:r w:rsidR="00CD4753">
        <w:t>”(</w:t>
      </w:r>
      <w:proofErr w:type="spellStart"/>
      <w:proofErr w:type="gramEnd"/>
      <w:r w:rsidR="00CD4753">
        <w:t>Who</w:t>
      </w:r>
      <w:proofErr w:type="spellEnd"/>
      <w:r w:rsidR="00CD4753">
        <w:t xml:space="preserve"> </w:t>
      </w:r>
      <w:proofErr w:type="spellStart"/>
      <w:r w:rsidR="00CD4753">
        <w:t>W</w:t>
      </w:r>
      <w:r>
        <w:t>e</w:t>
      </w:r>
      <w:proofErr w:type="spellEnd"/>
      <w:r>
        <w:t xml:space="preserve"> </w:t>
      </w:r>
      <w:r w:rsidR="00CD4753">
        <w:t>A</w:t>
      </w:r>
      <w:r>
        <w:t xml:space="preserve">re), se trabajaron los conceptos de habilidad( </w:t>
      </w:r>
      <w:proofErr w:type="spellStart"/>
      <w:r>
        <w:t>Ability</w:t>
      </w:r>
      <w:proofErr w:type="spellEnd"/>
      <w:r>
        <w:t xml:space="preserve">), relación ( </w:t>
      </w:r>
      <w:proofErr w:type="spellStart"/>
      <w:r>
        <w:t>Relationship</w:t>
      </w:r>
      <w:proofErr w:type="spellEnd"/>
      <w:r>
        <w:t xml:space="preserve">) y el cuidado del cuerpo ( </w:t>
      </w:r>
      <w:proofErr w:type="spellStart"/>
      <w:r>
        <w:t>Body</w:t>
      </w:r>
      <w:proofErr w:type="spellEnd"/>
      <w:r>
        <w:t xml:space="preserve"> </w:t>
      </w:r>
      <w:proofErr w:type="spellStart"/>
      <w:r>
        <w:t>Care</w:t>
      </w:r>
      <w:proofErr w:type="spellEnd"/>
      <w:r>
        <w:t>)</w:t>
      </w:r>
      <w:r w:rsidR="00CD4753">
        <w:t>. P</w:t>
      </w:r>
      <w:r>
        <w:t>ara esta segunda unidad se vio el progreso que ___________</w:t>
      </w:r>
      <w:r w:rsidR="00BF3D3A">
        <w:t xml:space="preserve"> ha tenido frente a la conceptualización</w:t>
      </w:r>
      <w:ins w:id="11" w:author="cfayad" w:date="2012-12-09T23:31:00Z">
        <w:r w:rsidR="00BA6F88">
          <w:t>,</w:t>
        </w:r>
      </w:ins>
      <w:r w:rsidR="00BF3D3A">
        <w:t xml:space="preserve"> al evidenciar en su presentación avances significativos en la construcción de significado. Dio algunos ejemplos de la comprensión de cómo las habilidades de las personas los ayudan a interactuar con otros. </w:t>
      </w:r>
      <w:r w:rsidR="00BF3D3A" w:rsidRPr="001B14F7">
        <w:t xml:space="preserve">Es importante continuar </w:t>
      </w:r>
      <w:r w:rsidR="001B14F7">
        <w:t>fortaleciéndolo(a)</w:t>
      </w:r>
      <w:r w:rsidR="00BF3D3A" w:rsidRPr="001B14F7">
        <w:t xml:space="preserve"> en la construcción de su pensamiento crítico a través de diferentes tipos</w:t>
      </w:r>
      <w:r w:rsidR="001B14F7">
        <w:t xml:space="preserve"> de preguntas de tal manera que </w:t>
      </w:r>
      <w:r w:rsidR="00BF3D3A" w:rsidRPr="001B14F7">
        <w:t>logre relacionar lo conceptual con lo cotidiano en el día a día.</w:t>
      </w:r>
    </w:p>
    <w:p w:rsidR="002B04C3" w:rsidRPr="00EB7A92" w:rsidRDefault="002B04C3" w:rsidP="002B04C3">
      <w:r>
        <w:t>Durante este primer periodo se trabajaron los conceptos de orientación (</w:t>
      </w:r>
      <w:proofErr w:type="spellStart"/>
      <w:r>
        <w:t>Orientation</w:t>
      </w:r>
      <w:proofErr w:type="spellEnd"/>
      <w:r>
        <w:t>), ubicación (</w:t>
      </w:r>
      <w:proofErr w:type="spellStart"/>
      <w:r>
        <w:t>Location</w:t>
      </w:r>
      <w:proofErr w:type="spellEnd"/>
      <w:r>
        <w:t>), código (</w:t>
      </w:r>
      <w:proofErr w:type="spellStart"/>
      <w:r>
        <w:t>Code</w:t>
      </w:r>
      <w:proofErr w:type="spellEnd"/>
      <w:r>
        <w:t>) y tiempo (Time) bajo el tema transdisciplinario “Dónde nos encontramos en el tiempo y en el espacio” (</w:t>
      </w:r>
      <w:del w:id="12" w:author="cfayad" w:date="2012-12-09T23:32:00Z">
        <w:r w:rsidDel="00BA6F88">
          <w:delText xml:space="preserve"> </w:delText>
        </w:r>
      </w:del>
      <w:r>
        <w:t xml:space="preserve">Where </w:t>
      </w:r>
      <w:proofErr w:type="spellStart"/>
      <w:r w:rsidR="00EB7A92">
        <w:t>W</w:t>
      </w:r>
      <w:r>
        <w:t>e</w:t>
      </w:r>
      <w:proofErr w:type="spellEnd"/>
      <w:r>
        <w:t xml:space="preserve"> </w:t>
      </w:r>
      <w:r w:rsidR="00EB7A92">
        <w:t>A</w:t>
      </w:r>
      <w:r>
        <w:t xml:space="preserve">re in </w:t>
      </w:r>
      <w:r w:rsidR="00EB7A92">
        <w:t>P</w:t>
      </w:r>
      <w:r>
        <w:t xml:space="preserve">lace and </w:t>
      </w:r>
      <w:r w:rsidR="00EB7A92">
        <w:t>T</w:t>
      </w:r>
      <w:r>
        <w:t>ime)</w:t>
      </w:r>
      <w:ins w:id="13" w:author="cfayad" w:date="2012-12-09T23:32:00Z">
        <w:r w:rsidR="00BA6F88">
          <w:t xml:space="preserve">. </w:t>
        </w:r>
      </w:ins>
      <w:r>
        <w:t>_________</w:t>
      </w:r>
      <w:ins w:id="14" w:author="cfayad" w:date="2012-12-09T23:32:00Z">
        <w:r w:rsidR="00BA6F88">
          <w:t>,</w:t>
        </w:r>
      </w:ins>
      <w:r>
        <w:t xml:space="preserve"> </w:t>
      </w:r>
      <w:r w:rsidRPr="00EB7A92">
        <w:t xml:space="preserve">para su </w:t>
      </w:r>
      <w:r w:rsidR="00EB7A92">
        <w:t xml:space="preserve">evaluación </w:t>
      </w:r>
      <w:proofErr w:type="spellStart"/>
      <w:r w:rsidR="00EB7A92">
        <w:t>sumativa</w:t>
      </w:r>
      <w:proofErr w:type="spellEnd"/>
      <w:r w:rsidR="00EB7A92">
        <w:t xml:space="preserve"> </w:t>
      </w:r>
      <w:r>
        <w:t xml:space="preserve">escogió </w:t>
      </w:r>
      <w:r w:rsidR="00EB7A92">
        <w:rPr>
          <w:color w:val="FF0000"/>
          <w:u w:val="single"/>
        </w:rPr>
        <w:t xml:space="preserve">la actuación </w:t>
      </w:r>
      <w:r>
        <w:t xml:space="preserve">a través de la cual demostró la comprensión de los conceptos mencionados anteriormente. Construyó sus propios significados al ser parte activa en la preparación </w:t>
      </w:r>
      <w:r w:rsidRPr="00EB7A92">
        <w:rPr>
          <w:u w:val="single"/>
        </w:rPr>
        <w:t>de su presentación</w:t>
      </w:r>
      <w:r w:rsidRPr="00EB7A92">
        <w:t>, estableciendo relaciones en lo que sabía anteriormente y lo</w:t>
      </w:r>
      <w:r w:rsidR="00EB7A92">
        <w:t>s conocimientos</w:t>
      </w:r>
      <w:r w:rsidRPr="00EB7A92">
        <w:t xml:space="preserve"> que fue adquiriendo.</w:t>
      </w:r>
    </w:p>
    <w:p w:rsidR="002B04C3" w:rsidRPr="007905B6" w:rsidDel="00BA6F88" w:rsidRDefault="002B04C3" w:rsidP="002B04C3">
      <w:pPr>
        <w:rPr>
          <w:del w:id="15" w:author="cfayad" w:date="2012-12-09T23:35:00Z"/>
        </w:rPr>
      </w:pPr>
      <w:r>
        <w:t xml:space="preserve">En el tema </w:t>
      </w:r>
      <w:proofErr w:type="spellStart"/>
      <w:r>
        <w:t>transdisciplinario</w:t>
      </w:r>
      <w:proofErr w:type="spellEnd"/>
      <w:r>
        <w:t xml:space="preserve"> “Quiénes somos</w:t>
      </w:r>
      <w:proofErr w:type="gramStart"/>
      <w:r>
        <w:t>”(</w:t>
      </w:r>
      <w:proofErr w:type="spellStart"/>
      <w:proofErr w:type="gramEnd"/>
      <w:r>
        <w:t>Who</w:t>
      </w:r>
      <w:proofErr w:type="spellEnd"/>
      <w:r>
        <w:t xml:space="preserve"> </w:t>
      </w:r>
      <w:proofErr w:type="spellStart"/>
      <w:r w:rsidR="007905B6">
        <w:t>W</w:t>
      </w:r>
      <w:r>
        <w:t>e</w:t>
      </w:r>
      <w:proofErr w:type="spellEnd"/>
      <w:r>
        <w:t xml:space="preserve"> </w:t>
      </w:r>
      <w:r w:rsidR="007905B6">
        <w:t>A</w:t>
      </w:r>
      <w:r>
        <w:t xml:space="preserve">re), se trabajaron los conceptos de habilidad( </w:t>
      </w:r>
      <w:proofErr w:type="spellStart"/>
      <w:r>
        <w:t>Ability</w:t>
      </w:r>
      <w:proofErr w:type="spellEnd"/>
      <w:r>
        <w:t xml:space="preserve">), relación ( </w:t>
      </w:r>
      <w:proofErr w:type="spellStart"/>
      <w:r>
        <w:t>Relationship</w:t>
      </w:r>
      <w:proofErr w:type="spellEnd"/>
      <w:r>
        <w:t xml:space="preserve">) y el cuidado del cuerpo ( </w:t>
      </w:r>
      <w:proofErr w:type="spellStart"/>
      <w:r>
        <w:t>Body</w:t>
      </w:r>
      <w:proofErr w:type="spellEnd"/>
      <w:r>
        <w:t xml:space="preserve"> </w:t>
      </w:r>
      <w:proofErr w:type="spellStart"/>
      <w:r>
        <w:t>Care</w:t>
      </w:r>
      <w:proofErr w:type="spellEnd"/>
      <w:r>
        <w:t>)</w:t>
      </w:r>
      <w:r w:rsidR="007905B6">
        <w:t xml:space="preserve">. </w:t>
      </w:r>
      <w:r>
        <w:t xml:space="preserve"> _________ dio claros ejemplos, en la presentación de su segunda Evaluación </w:t>
      </w:r>
      <w:proofErr w:type="spellStart"/>
      <w:r>
        <w:t>Sumativa</w:t>
      </w:r>
      <w:proofErr w:type="spellEnd"/>
      <w:r>
        <w:t xml:space="preserve"> (Performance </w:t>
      </w:r>
      <w:proofErr w:type="spellStart"/>
      <w:r>
        <w:t>Assessment</w:t>
      </w:r>
      <w:proofErr w:type="spellEnd"/>
      <w:r>
        <w:t>)</w:t>
      </w:r>
      <w:r w:rsidR="007905B6">
        <w:t xml:space="preserve">, </w:t>
      </w:r>
      <w:proofErr w:type="spellStart"/>
      <w:r w:rsidR="007905B6">
        <w:t>acerca</w:t>
      </w:r>
      <w:r>
        <w:t>de</w:t>
      </w:r>
      <w:proofErr w:type="spellEnd"/>
      <w:r>
        <w:t xml:space="preserve"> </w:t>
      </w:r>
      <w:r w:rsidR="007905B6">
        <w:t xml:space="preserve">su </w:t>
      </w:r>
      <w:r>
        <w:t>comprensión de cómo las habilidades de las personas les ayudan a interactuar con otros y la importancia</w:t>
      </w:r>
      <w:r w:rsidR="007905B6">
        <w:t xml:space="preserve"> </w:t>
      </w:r>
      <w:r w:rsidR="007905B6">
        <w:t>del cuidado del cuerpo y de la responsabilidad que tenemos hacia el mismo. Incluyó</w:t>
      </w:r>
      <w:r>
        <w:t xml:space="preserve"> en su discurso todos los elementos </w:t>
      </w:r>
      <w:r w:rsidR="007905B6">
        <w:t>estudiados</w:t>
      </w:r>
      <w:r>
        <w:t xml:space="preserve">: descanso, buena alimentación, ejercicio e higiene. _________ logró hacer conexiones en su proceso de aprendizaje y ampliar su capacidad de pensamiento crítico demostrándolo </w:t>
      </w:r>
      <w:r w:rsidRPr="007905B6">
        <w:t>a través de la explicación individual de sus diferentes escritos y dibujos. Sin embargo</w:t>
      </w:r>
      <w:ins w:id="16" w:author="cfayad" w:date="2012-12-09T23:35:00Z">
        <w:r w:rsidR="00BA6F88" w:rsidRPr="007905B6">
          <w:t>,</w:t>
        </w:r>
      </w:ins>
      <w:r w:rsidRPr="007905B6">
        <w:t xml:space="preserve"> es importante seguir acompañando a __________ para que logre compartir sus conclusiones de sus aprendizajes con los demás y sea parte activa en las plenarias. </w:t>
      </w:r>
    </w:p>
    <w:p w:rsidR="002B04C3" w:rsidDel="00BA6F88" w:rsidRDefault="002B04C3" w:rsidP="008460AB">
      <w:pPr>
        <w:rPr>
          <w:del w:id="17" w:author="cfayad" w:date="2012-12-09T23:35:00Z"/>
        </w:rPr>
      </w:pPr>
    </w:p>
    <w:p w:rsidR="009074FF" w:rsidDel="00BA6F88" w:rsidRDefault="009074FF" w:rsidP="008460AB">
      <w:pPr>
        <w:rPr>
          <w:del w:id="18" w:author="cfayad" w:date="2012-12-09T23:35:00Z"/>
        </w:rPr>
      </w:pPr>
      <w:del w:id="19" w:author="cfayad" w:date="2012-12-09T23:35:00Z">
        <w:r w:rsidDel="00BA6F88">
          <w:delText xml:space="preserve"> </w:delText>
        </w:r>
        <w:bookmarkStart w:id="20" w:name="_GoBack"/>
        <w:bookmarkEnd w:id="20"/>
      </w:del>
    </w:p>
    <w:p w:rsidR="008460AB" w:rsidDel="00BA6F88" w:rsidRDefault="008460AB">
      <w:pPr>
        <w:rPr>
          <w:del w:id="21" w:author="cfayad" w:date="2012-12-09T23:35:00Z"/>
        </w:rPr>
      </w:pPr>
    </w:p>
    <w:p w:rsidR="00410DAC" w:rsidDel="00BA6F88" w:rsidRDefault="00410DAC">
      <w:pPr>
        <w:rPr>
          <w:del w:id="22" w:author="cfayad" w:date="2012-12-09T23:35:00Z"/>
        </w:rPr>
      </w:pPr>
    </w:p>
    <w:p w:rsidR="00410DAC" w:rsidRDefault="00410DAC"/>
    <w:sectPr w:rsidR="00410D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207"/>
    <w:rsid w:val="001B14F7"/>
    <w:rsid w:val="002B04C3"/>
    <w:rsid w:val="002D0C11"/>
    <w:rsid w:val="00355C79"/>
    <w:rsid w:val="00410DAC"/>
    <w:rsid w:val="00614B3F"/>
    <w:rsid w:val="0076002A"/>
    <w:rsid w:val="007905B6"/>
    <w:rsid w:val="007C23FF"/>
    <w:rsid w:val="008460AB"/>
    <w:rsid w:val="00880C0D"/>
    <w:rsid w:val="009074FF"/>
    <w:rsid w:val="00AD5601"/>
    <w:rsid w:val="00BA6F88"/>
    <w:rsid w:val="00BF3D3A"/>
    <w:rsid w:val="00CD4753"/>
    <w:rsid w:val="00D33207"/>
    <w:rsid w:val="00EB7A92"/>
    <w:rsid w:val="00F45BF1"/>
    <w:rsid w:val="00FA3457"/>
    <w:rsid w:val="00FC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7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893</Words>
  <Characters>4917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</dc:creator>
  <cp:lastModifiedBy>Claudia Madriñan</cp:lastModifiedBy>
  <cp:revision>2</cp:revision>
  <dcterms:created xsi:type="dcterms:W3CDTF">2012-12-10T17:16:00Z</dcterms:created>
  <dcterms:modified xsi:type="dcterms:W3CDTF">2012-12-10T17:16:00Z</dcterms:modified>
</cp:coreProperties>
</file>